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69BE5" w14:textId="77777777" w:rsidR="003D05F0" w:rsidRDefault="001C172B">
      <w:r>
        <w:t xml:space="preserve">This picture </w:t>
      </w:r>
      <w:r>
        <w:rPr>
          <w:noProof/>
        </w:rPr>
        <w:drawing>
          <wp:inline distT="0" distB="0" distL="0" distR="0" wp14:anchorId="65D05EBF" wp14:editId="32AD2236">
            <wp:extent cx="812800" cy="812800"/>
            <wp:effectExtent l="0" t="0" r="6350" b="6350"/>
            <wp:docPr id="1" name="Picture 1" descr="This one is green and looks like Sideshow Bob." title="First ident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kr_identico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is an </w:t>
      </w:r>
      <w:proofErr w:type="spellStart"/>
      <w:r>
        <w:t>identicon</w:t>
      </w:r>
      <w:proofErr w:type="spellEnd"/>
      <w:r>
        <w:t>.</w:t>
      </w:r>
    </w:p>
    <w:p w14:paraId="1F077BAE" w14:textId="77777777" w:rsidR="001C172B" w:rsidRDefault="001C172B"/>
    <w:p w14:paraId="7D2093BB" w14:textId="77777777" w:rsidR="001C172B" w:rsidRDefault="001C172B">
      <w:r>
        <w:t xml:space="preserve">Here is </w:t>
      </w:r>
      <w:hyperlink r:id="rId5" w:history="1">
        <w:r w:rsidRPr="006F533B">
          <w:rPr>
            <w:rStyle w:val="Hyperlink"/>
          </w:rPr>
          <w:t xml:space="preserve">one  </w:t>
        </w:r>
        <w:bookmarkStart w:id="0" w:name="_GoBack"/>
        <w:r w:rsidRPr="006F533B">
          <w:rPr>
            <w:rStyle w:val="Hyperlink"/>
            <w:noProof/>
          </w:rPr>
          <w:drawing>
            <wp:inline distT="0" distB="0" distL="0" distR="0" wp14:anchorId="0E5D8939" wp14:editId="3C6329A1">
              <wp:extent cx="812800" cy="812800"/>
              <wp:effectExtent l="0" t="0" r="6350" b="6350"/>
              <wp:docPr id="2" name="Picture 2" descr="This one is reddish, and looks like a heart that has leaked out." title="Second ident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asha_identicon.jpg"/>
                      <pic:cNvPicPr/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bookmarkEnd w:id="0"/>
        <w:r w:rsidRPr="006F533B">
          <w:rPr>
            <w:rStyle w:val="Hyperlink"/>
          </w:rPr>
          <w:t xml:space="preserve"> that</w:t>
        </w:r>
      </w:hyperlink>
      <w:r>
        <w:t xml:space="preserve"> links.</w:t>
      </w:r>
    </w:p>
    <w:sectPr w:rsidR="001C172B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2B"/>
    <w:rsid w:val="001C172B"/>
    <w:rsid w:val="003D05F0"/>
    <w:rsid w:val="00495B5E"/>
    <w:rsid w:val="006F533B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2F5BBC"/>
  <w14:defaultImageDpi w14:val="300"/>
  <w15:docId w15:val="{7D6F8191-FA00-4C17-8DF8-F0B5DCAC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7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72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F53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://www.google.com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3</cp:revision>
  <dcterms:created xsi:type="dcterms:W3CDTF">2014-08-07T19:22:00Z</dcterms:created>
  <dcterms:modified xsi:type="dcterms:W3CDTF">2016-11-02T15:10:00Z</dcterms:modified>
</cp:coreProperties>
</file>